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504303">
        <w:trPr>
          <w:trHeight w:val="359"/>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CF60DDC" w14:textId="2E9F1F55" w:rsidR="00DD6295" w:rsidRDefault="00504303">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r w:rsidRPr="00504303">
        <w:rPr>
          <w:rFonts w:cs="Arial"/>
          <w:b/>
          <w:color w:val="F26522" w:themeColor="accent1"/>
          <w:sz w:val="28"/>
        </w:rPr>
        <w:t>CMP426</w:t>
      </w:r>
      <w:r>
        <w:rPr>
          <w:rFonts w:cs="Arial"/>
          <w:b/>
          <w:color w:val="F26522" w:themeColor="accent1"/>
          <w:sz w:val="28"/>
        </w:rPr>
        <w:t xml:space="preserve">: </w:t>
      </w:r>
      <w:r w:rsidRPr="00504303">
        <w:rPr>
          <w:rFonts w:cs="Arial"/>
          <w:b/>
          <w:color w:val="F26522" w:themeColor="accent1"/>
          <w:sz w:val="28"/>
        </w:rPr>
        <w:t>Cost Recovery for Boundary Reinforcement</w:t>
      </w:r>
    </w:p>
    <w:p w14:paraId="052B8006" w14:textId="626B3593" w:rsidR="003C5A93" w:rsidRDefault="00174391" w:rsidP="00077D7B">
      <w:pPr>
        <w:pStyle w:val="Checklist"/>
      </w:pPr>
      <w:r>
        <w:t>Responsibilities</w:t>
      </w:r>
    </w:p>
    <w:p w14:paraId="439C667F" w14:textId="23CA3D3C" w:rsidR="00E44F00" w:rsidRPr="00504303" w:rsidRDefault="003B6E37" w:rsidP="00174391">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504303" w:rsidRPr="00504303">
        <w:rPr>
          <w:b/>
          <w:sz w:val="24"/>
        </w:rPr>
        <w:t>CMP426</w:t>
      </w:r>
      <w:r w:rsidR="00504303">
        <w:rPr>
          <w:b/>
          <w:sz w:val="24"/>
        </w:rPr>
        <w:t>:</w:t>
      </w:r>
      <w:r w:rsidR="00504303" w:rsidRPr="00504303">
        <w:rPr>
          <w:b/>
          <w:sz w:val="24"/>
        </w:rPr>
        <w:t xml:space="preserve"> Cost Recovery for Boundary Reinforcement</w:t>
      </w:r>
      <w:r w:rsidR="00504303">
        <w:rPr>
          <w:b/>
          <w:sz w:val="24"/>
        </w:rPr>
        <w:t xml:space="preserve"> </w:t>
      </w:r>
      <w:r w:rsidR="00E44F00" w:rsidRPr="00810B20">
        <w:rPr>
          <w:sz w:val="24"/>
        </w:rPr>
        <w:t>raised by</w:t>
      </w:r>
      <w:r w:rsidR="00504303">
        <w:rPr>
          <w:sz w:val="24"/>
        </w:rPr>
        <w:t xml:space="preserve"> the</w:t>
      </w:r>
      <w:r w:rsidR="00E44F00" w:rsidRPr="00810B20">
        <w:rPr>
          <w:sz w:val="24"/>
        </w:rPr>
        <w:t xml:space="preserve"> </w:t>
      </w:r>
      <w:r w:rsidR="00504303">
        <w:rPr>
          <w:b/>
          <w:sz w:val="24"/>
        </w:rPr>
        <w:t>ESO</w:t>
      </w:r>
      <w:r w:rsidR="00E44F00" w:rsidRPr="00810B20">
        <w:rPr>
          <w:sz w:val="24"/>
        </w:rPr>
        <w:t xml:space="preserve"> at the Modifications Panel meeting on </w:t>
      </w:r>
      <w:r w:rsidR="00504303">
        <w:rPr>
          <w:b/>
          <w:sz w:val="24"/>
        </w:rPr>
        <w:t>15 December 2023</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w:t>
      </w:r>
      <w:proofErr w:type="gramStart"/>
      <w:r w:rsidRPr="004F1A02">
        <w:rPr>
          <w:sz w:val="24"/>
        </w:rPr>
        <w:t>distribution</w:t>
      </w:r>
      <w:proofErr w:type="gramEnd"/>
      <w:r w:rsidRPr="004F1A02">
        <w:rPr>
          <w:sz w:val="24"/>
        </w:rPr>
        <w:t xml:space="preserve"> and purchase of electricity;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That, so far as is consistent with sub-paragraphs (a) and (b), the use of system charging methodology, as far as is reasonably practicable, properly takes account of the developments in transmission licensees’ transmission businesses;</w:t>
      </w:r>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rsidP="003152F3">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2801FD52" w14:textId="0033126B" w:rsidR="00FD2295" w:rsidRPr="00FD2295" w:rsidRDefault="00FD2295" w:rsidP="00FD2295">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6CF5FD3F" w14:textId="77777777" w:rsidR="00B80575" w:rsidRDefault="00B80575" w:rsidP="00B80575">
      <w:pPr>
        <w:pStyle w:val="ListParagraph"/>
        <w:rPr>
          <w:sz w:val="24"/>
        </w:rPr>
      </w:pPr>
    </w:p>
    <w:p w14:paraId="05DC3BFD" w14:textId="77777777" w:rsidR="00B80575" w:rsidRPr="00DF3EDE" w:rsidRDefault="00B80575" w:rsidP="00B80575">
      <w:pPr>
        <w:pStyle w:val="BodyText"/>
        <w:spacing w:before="0" w:after="0" w:line="240" w:lineRule="auto"/>
        <w:jc w:val="both"/>
        <w:rPr>
          <w:sz w:val="24"/>
        </w:rPr>
      </w:pP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lastRenderedPageBreak/>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47064AD4" w:rsidR="00ED5C7C" w:rsidRPr="00572954" w:rsidRDefault="00572954" w:rsidP="00572954">
            <w:pPr>
              <w:pStyle w:val="BodyText"/>
              <w:numPr>
                <w:ilvl w:val="0"/>
                <w:numId w:val="19"/>
              </w:numPr>
              <w:jc w:val="both"/>
              <w:rPr>
                <w:sz w:val="24"/>
              </w:rPr>
            </w:pPr>
            <w:r w:rsidRPr="00572954">
              <w:rPr>
                <w:sz w:val="24"/>
              </w:rPr>
              <w:t>Consider EB</w:t>
            </w:r>
            <w:r w:rsidR="00361694">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504303" w14:paraId="50420D6E" w14:textId="77777777" w:rsidTr="00D6616A">
        <w:tc>
          <w:tcPr>
            <w:tcW w:w="5124" w:type="dxa"/>
          </w:tcPr>
          <w:p w14:paraId="4D4CF498" w14:textId="33C073C2" w:rsidR="00504303" w:rsidRPr="00504303" w:rsidRDefault="00504303" w:rsidP="00504303">
            <w:pPr>
              <w:pStyle w:val="BodyText"/>
              <w:numPr>
                <w:ilvl w:val="0"/>
                <w:numId w:val="19"/>
              </w:numPr>
              <w:rPr>
                <w:sz w:val="24"/>
              </w:rPr>
            </w:pPr>
            <w:r w:rsidRPr="00504303">
              <w:rPr>
                <w:sz w:val="24"/>
              </w:rPr>
              <w:t xml:space="preserve">Consider the appropriate users to </w:t>
            </w:r>
            <w:del w:id="2" w:author="Claire Goult (ESO)" w:date="2024-02-11T16:06:00Z">
              <w:r w:rsidRPr="00504303" w:rsidDel="0015078F">
                <w:rPr>
                  <w:sz w:val="24"/>
                </w:rPr>
                <w:delText xml:space="preserve">recover the cost for </w:delText>
              </w:r>
            </w:del>
            <w:ins w:id="3" w:author="Claire Goult (ESO)" w:date="2024-02-11T16:06:00Z">
              <w:r w:rsidR="0015078F">
                <w:rPr>
                  <w:sz w:val="24"/>
                </w:rPr>
                <w:t xml:space="preserve">face charges relating to </w:t>
              </w:r>
            </w:ins>
            <w:r w:rsidRPr="00504303">
              <w:rPr>
                <w:sz w:val="24"/>
              </w:rPr>
              <w:t>boundary reinforcement circuits in the Holistic Network Design.</w:t>
            </w:r>
          </w:p>
        </w:tc>
        <w:tc>
          <w:tcPr>
            <w:tcW w:w="4232" w:type="dxa"/>
          </w:tcPr>
          <w:p w14:paraId="1C50510C" w14:textId="77777777" w:rsidR="00504303" w:rsidRDefault="00504303" w:rsidP="00504303">
            <w:pPr>
              <w:pStyle w:val="BodyText"/>
              <w:jc w:val="both"/>
              <w:rPr>
                <w:b/>
                <w:szCs w:val="22"/>
              </w:rPr>
            </w:pPr>
          </w:p>
        </w:tc>
      </w:tr>
      <w:tr w:rsidR="00504303" w14:paraId="3F8C53FC" w14:textId="77777777" w:rsidTr="00D6616A">
        <w:tc>
          <w:tcPr>
            <w:tcW w:w="5124" w:type="dxa"/>
          </w:tcPr>
          <w:p w14:paraId="110A0729" w14:textId="5F724C03" w:rsidR="00504303" w:rsidRPr="00504303" w:rsidRDefault="00504303" w:rsidP="00504303">
            <w:pPr>
              <w:pStyle w:val="BodyText"/>
              <w:numPr>
                <w:ilvl w:val="0"/>
                <w:numId w:val="19"/>
              </w:numPr>
              <w:rPr>
                <w:sz w:val="24"/>
              </w:rPr>
            </w:pPr>
            <w:r w:rsidRPr="00504303">
              <w:rPr>
                <w:sz w:val="24"/>
              </w:rPr>
              <w:t xml:space="preserve">Assess the appropriateness of </w:t>
            </w:r>
            <w:del w:id="4" w:author="Claire Goult (ESO)" w:date="2024-02-11T16:06:00Z">
              <w:r w:rsidRPr="00504303" w:rsidDel="0015078F">
                <w:rPr>
                  <w:sz w:val="24"/>
                </w:rPr>
                <w:delText>recovering</w:delText>
              </w:r>
            </w:del>
            <w:ins w:id="5" w:author="Claire Goult (ESO)" w:date="2024-02-11T16:06:00Z">
              <w:r w:rsidR="0015078F">
                <w:rPr>
                  <w:sz w:val="24"/>
                </w:rPr>
                <w:t>reflecting</w:t>
              </w:r>
            </w:ins>
            <w:r w:rsidRPr="00504303">
              <w:rPr>
                <w:sz w:val="24"/>
              </w:rPr>
              <w:t xml:space="preserve"> boundary reinforcement costs </w:t>
            </w:r>
            <w:del w:id="6" w:author="Claire Goult (ESO)" w:date="2024-02-11T16:06:00Z">
              <w:r w:rsidRPr="00504303" w:rsidDel="00A3611D">
                <w:rPr>
                  <w:sz w:val="24"/>
                </w:rPr>
                <w:delText>via</w:delText>
              </w:r>
            </w:del>
            <w:ins w:id="7" w:author="Claire Goult (ESO)" w:date="2024-02-11T16:06:00Z">
              <w:r w:rsidR="00A3611D">
                <w:rPr>
                  <w:sz w:val="24"/>
                </w:rPr>
                <w:t>within</w:t>
              </w:r>
            </w:ins>
            <w:r w:rsidRPr="00504303">
              <w:rPr>
                <w:sz w:val="24"/>
              </w:rPr>
              <w:t xml:space="preserve"> the Wider </w:t>
            </w:r>
            <w:proofErr w:type="spellStart"/>
            <w:r w:rsidRPr="00504303">
              <w:rPr>
                <w:sz w:val="24"/>
              </w:rPr>
              <w:t>TNUoS</w:t>
            </w:r>
            <w:proofErr w:type="spellEnd"/>
            <w:r w:rsidRPr="00504303">
              <w:rPr>
                <w:sz w:val="24"/>
              </w:rPr>
              <w:t xml:space="preserve"> tariff. </w:t>
            </w:r>
          </w:p>
        </w:tc>
        <w:tc>
          <w:tcPr>
            <w:tcW w:w="4232" w:type="dxa"/>
          </w:tcPr>
          <w:p w14:paraId="48C16D56" w14:textId="77777777" w:rsidR="00504303" w:rsidRDefault="00504303" w:rsidP="00504303">
            <w:pPr>
              <w:pStyle w:val="BodyText"/>
              <w:jc w:val="both"/>
              <w:rPr>
                <w:b/>
                <w:szCs w:val="22"/>
              </w:rPr>
            </w:pPr>
          </w:p>
        </w:tc>
      </w:tr>
      <w:tr w:rsidR="00504303" w14:paraId="4A218C55" w14:textId="77777777" w:rsidTr="00D6616A">
        <w:tc>
          <w:tcPr>
            <w:tcW w:w="5124" w:type="dxa"/>
          </w:tcPr>
          <w:p w14:paraId="057EB8ED" w14:textId="5DC3530B" w:rsidR="00504303" w:rsidRPr="00504303" w:rsidRDefault="00504303" w:rsidP="00504303">
            <w:pPr>
              <w:pStyle w:val="BodyText"/>
              <w:numPr>
                <w:ilvl w:val="0"/>
                <w:numId w:val="19"/>
              </w:numPr>
              <w:spacing w:before="0" w:after="0" w:line="240" w:lineRule="auto"/>
              <w:rPr>
                <w:sz w:val="24"/>
              </w:rPr>
            </w:pPr>
            <w:r w:rsidRPr="00504303">
              <w:rPr>
                <w:sz w:val="24"/>
              </w:rPr>
              <w:t>Consider any subsequent impacts to consumers based on the proposed solution.</w:t>
            </w:r>
          </w:p>
        </w:tc>
        <w:tc>
          <w:tcPr>
            <w:tcW w:w="4232" w:type="dxa"/>
          </w:tcPr>
          <w:p w14:paraId="69890F6C" w14:textId="77777777" w:rsidR="00504303" w:rsidRDefault="00504303" w:rsidP="00504303">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lastRenderedPageBreak/>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0264DC82"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w:t>
      </w:r>
      <w:r w:rsidR="00CC6B32">
        <w:rPr>
          <w:sz w:val="24"/>
        </w:rPr>
        <w:t xml:space="preserve">Workgroup </w:t>
      </w:r>
      <w:r w:rsidR="000E147B">
        <w:rPr>
          <w:sz w:val="24"/>
        </w:rPr>
        <w:t>R</w:t>
      </w:r>
      <w:r w:rsidRPr="00E35941">
        <w:rPr>
          <w:sz w:val="24"/>
        </w:rPr>
        <w:t xml:space="preserve">eport to the Modifications Panel Secretary on </w:t>
      </w:r>
      <w:r w:rsidR="001E52E0">
        <w:rPr>
          <w:b/>
          <w:sz w:val="24"/>
        </w:rPr>
        <w:t>20</w:t>
      </w:r>
      <w:r w:rsidRPr="00E35941">
        <w:rPr>
          <w:b/>
          <w:sz w:val="24"/>
        </w:rPr>
        <w:t xml:space="preserve"> </w:t>
      </w:r>
      <w:r w:rsidR="00FD7DA1">
        <w:rPr>
          <w:b/>
          <w:sz w:val="24"/>
        </w:rPr>
        <w:t>June</w:t>
      </w:r>
      <w:r w:rsidRPr="00E35941">
        <w:rPr>
          <w:b/>
          <w:sz w:val="24"/>
        </w:rPr>
        <w:t xml:space="preserve"> </w:t>
      </w:r>
      <w:r w:rsidR="00FD7DA1">
        <w:rPr>
          <w:b/>
          <w:sz w:val="24"/>
        </w:rPr>
        <w:t>2024</w:t>
      </w:r>
      <w:r w:rsidRPr="00E35941">
        <w:rPr>
          <w:sz w:val="24"/>
        </w:rPr>
        <w:t xml:space="preserve"> for circulation to Panel Members. The final</w:t>
      </w:r>
      <w:r w:rsidR="000E147B">
        <w:rPr>
          <w:sz w:val="24"/>
        </w:rPr>
        <w:t xml:space="preserve"> Workgroup</w:t>
      </w:r>
      <w:r w:rsidRPr="00E35941">
        <w:rPr>
          <w:sz w:val="24"/>
        </w:rPr>
        <w:t xml:space="preserve"> </w:t>
      </w:r>
      <w:r w:rsidR="000E147B">
        <w:rPr>
          <w:sz w:val="24"/>
        </w:rPr>
        <w:t>R</w:t>
      </w:r>
      <w:r w:rsidRPr="00E35941">
        <w:rPr>
          <w:sz w:val="24"/>
        </w:rPr>
        <w:t xml:space="preserve">eport conclusions will be presented to the CUSC Modifications Panel meeting on </w:t>
      </w:r>
      <w:r w:rsidR="00FD7DA1">
        <w:rPr>
          <w:b/>
          <w:sz w:val="24"/>
        </w:rPr>
        <w:t>28</w:t>
      </w:r>
      <w:r w:rsidRPr="00E35941">
        <w:rPr>
          <w:b/>
          <w:sz w:val="24"/>
        </w:rPr>
        <w:t xml:space="preserve"> </w:t>
      </w:r>
      <w:r w:rsidR="00FD7DA1">
        <w:rPr>
          <w:b/>
          <w:sz w:val="24"/>
        </w:rPr>
        <w:t>June</w:t>
      </w:r>
      <w:r w:rsidRPr="00E35941">
        <w:rPr>
          <w:b/>
          <w:sz w:val="24"/>
        </w:rPr>
        <w:t xml:space="preserve"> </w:t>
      </w:r>
      <w:r w:rsidR="00FD7DA1">
        <w:rPr>
          <w:b/>
          <w:sz w:val="24"/>
        </w:rPr>
        <w:t>2024</w:t>
      </w:r>
      <w:r w:rsidRPr="00E35941">
        <w:rPr>
          <w:b/>
          <w:sz w:val="24"/>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33A96660" w:rsidR="00340100" w:rsidRPr="00194B25" w:rsidRDefault="00540CB5" w:rsidP="002A69BC">
            <w:pPr>
              <w:rPr>
                <w:rFonts w:cs="Arial"/>
                <w:sz w:val="24"/>
              </w:rPr>
            </w:pPr>
            <w:r>
              <w:rPr>
                <w:rFonts w:cs="Arial"/>
                <w:sz w:val="24"/>
              </w:rPr>
              <w:t>Claire Goult</w:t>
            </w:r>
          </w:p>
        </w:tc>
        <w:tc>
          <w:tcPr>
            <w:tcW w:w="3118" w:type="dxa"/>
          </w:tcPr>
          <w:p w14:paraId="255EBC02" w14:textId="6B2960E6" w:rsidR="00340100" w:rsidRPr="00194B25" w:rsidRDefault="00C85177" w:rsidP="002A69BC">
            <w:pPr>
              <w:rPr>
                <w:rFonts w:cs="Arial"/>
                <w:sz w:val="24"/>
              </w:rPr>
            </w:pPr>
            <w:r>
              <w:rPr>
                <w:rFonts w:cs="Arial"/>
                <w:sz w:val="24"/>
              </w:rPr>
              <w:t>ESO Code Administrator</w:t>
            </w: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29B1776E" w:rsidR="00340100" w:rsidRPr="00194B25" w:rsidRDefault="00C85177" w:rsidP="002A69BC">
            <w:pPr>
              <w:rPr>
                <w:rFonts w:cs="Arial"/>
                <w:sz w:val="24"/>
              </w:rPr>
            </w:pPr>
            <w:r>
              <w:rPr>
                <w:rFonts w:cs="Arial"/>
                <w:sz w:val="24"/>
              </w:rPr>
              <w:t>Tammy Meek</w:t>
            </w:r>
          </w:p>
        </w:tc>
        <w:tc>
          <w:tcPr>
            <w:tcW w:w="3118" w:type="dxa"/>
          </w:tcPr>
          <w:p w14:paraId="2540666D" w14:textId="58F0A229" w:rsidR="00340100" w:rsidRPr="00194B25" w:rsidRDefault="00C85177" w:rsidP="002A69BC">
            <w:pPr>
              <w:rPr>
                <w:rFonts w:cs="Arial"/>
                <w:sz w:val="24"/>
              </w:rPr>
            </w:pPr>
            <w:r>
              <w:rPr>
                <w:rFonts w:cs="Arial"/>
                <w:sz w:val="24"/>
              </w:rPr>
              <w:t>ESO Code Administrator</w:t>
            </w: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34B5836F" w:rsidR="00340100" w:rsidRPr="00194B25" w:rsidRDefault="002C1543" w:rsidP="002A69BC">
            <w:pPr>
              <w:rPr>
                <w:rFonts w:cs="Arial"/>
                <w:sz w:val="24"/>
              </w:rPr>
            </w:pPr>
            <w:r>
              <w:rPr>
                <w:rFonts w:cs="Arial"/>
                <w:sz w:val="24"/>
              </w:rPr>
              <w:t>Nitin Prajapati*</w:t>
            </w:r>
          </w:p>
        </w:tc>
        <w:tc>
          <w:tcPr>
            <w:tcW w:w="3118" w:type="dxa"/>
          </w:tcPr>
          <w:p w14:paraId="6845C55E" w14:textId="6102BC4B" w:rsidR="00340100" w:rsidRPr="00194B25" w:rsidRDefault="002C1543" w:rsidP="002A69BC">
            <w:pPr>
              <w:rPr>
                <w:rFonts w:cs="Arial"/>
                <w:sz w:val="24"/>
              </w:rPr>
            </w:pPr>
            <w:r>
              <w:rPr>
                <w:rFonts w:cs="Arial"/>
                <w:sz w:val="24"/>
              </w:rPr>
              <w:t>ESO</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27FFBDD" w:rsidR="00340100" w:rsidRPr="00194B25" w:rsidRDefault="002C1543" w:rsidP="002A69BC">
            <w:pPr>
              <w:rPr>
                <w:rFonts w:cs="Arial"/>
                <w:sz w:val="24"/>
              </w:rPr>
            </w:pPr>
            <w:r>
              <w:rPr>
                <w:rFonts w:cs="Arial"/>
                <w:sz w:val="24"/>
              </w:rPr>
              <w:t>Ryan Ward*</w:t>
            </w:r>
          </w:p>
        </w:tc>
        <w:tc>
          <w:tcPr>
            <w:tcW w:w="3118" w:type="dxa"/>
          </w:tcPr>
          <w:p w14:paraId="2887E482" w14:textId="709BDF18" w:rsidR="00340100" w:rsidRPr="00194B25" w:rsidRDefault="002C1543" w:rsidP="002A69BC">
            <w:pPr>
              <w:rPr>
                <w:rFonts w:cs="Arial"/>
                <w:sz w:val="24"/>
              </w:rPr>
            </w:pPr>
            <w:r>
              <w:rPr>
                <w:rFonts w:cs="Arial"/>
                <w:sz w:val="24"/>
              </w:rPr>
              <w:t>Scottish Power Renewables</w:t>
            </w: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7814D211" w:rsidR="00340100" w:rsidRPr="00194B25" w:rsidRDefault="002C1543" w:rsidP="002A69BC">
            <w:pPr>
              <w:rPr>
                <w:rFonts w:cs="Arial"/>
                <w:sz w:val="24"/>
              </w:rPr>
            </w:pPr>
            <w:r>
              <w:rPr>
                <w:rFonts w:cs="Arial"/>
                <w:sz w:val="24"/>
              </w:rPr>
              <w:t>Joe Dunn</w:t>
            </w:r>
          </w:p>
        </w:tc>
        <w:tc>
          <w:tcPr>
            <w:tcW w:w="3118" w:type="dxa"/>
          </w:tcPr>
          <w:p w14:paraId="226ABE03" w14:textId="405269E6" w:rsidR="00340100" w:rsidRPr="00194B25" w:rsidRDefault="002C1543" w:rsidP="002A69BC">
            <w:pPr>
              <w:rPr>
                <w:rFonts w:cs="Arial"/>
                <w:sz w:val="24"/>
              </w:rPr>
            </w:pPr>
            <w:r>
              <w:rPr>
                <w:rFonts w:cs="Arial"/>
                <w:sz w:val="24"/>
              </w:rPr>
              <w:t>Scottish Power Renewables</w:t>
            </w: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5CA9D4F2" w:rsidR="00340100" w:rsidRPr="00194B25" w:rsidRDefault="00363979" w:rsidP="002A69BC">
            <w:pPr>
              <w:rPr>
                <w:rFonts w:cs="Arial"/>
                <w:sz w:val="24"/>
              </w:rPr>
            </w:pPr>
            <w:r>
              <w:rPr>
                <w:rFonts w:cs="Arial"/>
                <w:sz w:val="24"/>
              </w:rPr>
              <w:t>Jean Lewis</w:t>
            </w:r>
            <w:r w:rsidR="00CB2690">
              <w:rPr>
                <w:rFonts w:cs="Arial"/>
                <w:sz w:val="24"/>
              </w:rPr>
              <w:t>*</w:t>
            </w:r>
          </w:p>
        </w:tc>
        <w:tc>
          <w:tcPr>
            <w:tcW w:w="3118" w:type="dxa"/>
          </w:tcPr>
          <w:p w14:paraId="21938381" w14:textId="14BD3697" w:rsidR="00340100" w:rsidRPr="00194B25" w:rsidRDefault="00363979" w:rsidP="002A69BC">
            <w:pPr>
              <w:rPr>
                <w:rFonts w:cs="Arial"/>
                <w:sz w:val="24"/>
              </w:rPr>
            </w:pPr>
            <w:r>
              <w:rPr>
                <w:rFonts w:cs="Arial"/>
                <w:sz w:val="24"/>
              </w:rPr>
              <w:t>Thistle Wind Partners</w:t>
            </w:r>
          </w:p>
        </w:tc>
      </w:tr>
      <w:tr w:rsidR="002C1543" w:rsidRPr="00194B25" w14:paraId="30925181" w14:textId="77777777" w:rsidTr="00D6616A">
        <w:trPr>
          <w:trHeight w:val="131"/>
        </w:trPr>
        <w:tc>
          <w:tcPr>
            <w:tcW w:w="2977" w:type="dxa"/>
          </w:tcPr>
          <w:p w14:paraId="3F79F5F9" w14:textId="030A3E14" w:rsidR="002C1543" w:rsidRPr="00194B25" w:rsidRDefault="002C1543" w:rsidP="002A69BC">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44DE16C4" w14:textId="0EBAE0F1" w:rsidR="002C1543" w:rsidRPr="00194B25" w:rsidRDefault="00363979" w:rsidP="002A69BC">
            <w:pPr>
              <w:rPr>
                <w:rFonts w:cs="Arial"/>
                <w:sz w:val="24"/>
              </w:rPr>
            </w:pPr>
            <w:r>
              <w:rPr>
                <w:rFonts w:cs="Arial"/>
                <w:sz w:val="24"/>
              </w:rPr>
              <w:t>Calum Duff</w:t>
            </w:r>
          </w:p>
        </w:tc>
        <w:tc>
          <w:tcPr>
            <w:tcW w:w="3118" w:type="dxa"/>
          </w:tcPr>
          <w:p w14:paraId="171C37B8" w14:textId="748CE7E9" w:rsidR="002C1543" w:rsidRPr="00194B25" w:rsidRDefault="00CB2690" w:rsidP="002A69BC">
            <w:pPr>
              <w:rPr>
                <w:rFonts w:cs="Arial"/>
                <w:sz w:val="24"/>
              </w:rPr>
            </w:pPr>
            <w:r>
              <w:rPr>
                <w:rFonts w:cs="Arial"/>
                <w:sz w:val="24"/>
              </w:rPr>
              <w:t>Thistle Wind Partners</w:t>
            </w: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6F5250BD" w:rsidR="00340100" w:rsidRPr="00194B25" w:rsidRDefault="00CB2690" w:rsidP="002A69BC">
            <w:pPr>
              <w:rPr>
                <w:rFonts w:cs="Arial"/>
                <w:sz w:val="24"/>
              </w:rPr>
            </w:pPr>
            <w:r>
              <w:rPr>
                <w:rFonts w:cs="Arial"/>
                <w:sz w:val="24"/>
              </w:rPr>
              <w:t>Tom Steward*</w:t>
            </w:r>
          </w:p>
        </w:tc>
        <w:tc>
          <w:tcPr>
            <w:tcW w:w="3118" w:type="dxa"/>
          </w:tcPr>
          <w:p w14:paraId="1354B8E0" w14:textId="31B436D6" w:rsidR="00340100" w:rsidRPr="00194B25" w:rsidRDefault="00CB2690" w:rsidP="002A69BC">
            <w:pPr>
              <w:rPr>
                <w:rFonts w:cs="Arial"/>
                <w:sz w:val="24"/>
              </w:rPr>
            </w:pPr>
            <w:r>
              <w:rPr>
                <w:rFonts w:cs="Arial"/>
                <w:sz w:val="24"/>
              </w:rPr>
              <w:t>RWE</w:t>
            </w: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4581EC60" w:rsidR="00340100" w:rsidRPr="00194B25" w:rsidRDefault="00CB2690" w:rsidP="002A69BC">
            <w:pPr>
              <w:rPr>
                <w:rFonts w:cs="Arial"/>
                <w:sz w:val="24"/>
              </w:rPr>
            </w:pPr>
            <w:r>
              <w:rPr>
                <w:rFonts w:cs="Arial"/>
                <w:sz w:val="24"/>
              </w:rPr>
              <w:t>Claire Hynes</w:t>
            </w:r>
          </w:p>
        </w:tc>
        <w:tc>
          <w:tcPr>
            <w:tcW w:w="3118" w:type="dxa"/>
          </w:tcPr>
          <w:p w14:paraId="7E068E16" w14:textId="22668DC2" w:rsidR="00340100" w:rsidRPr="00194B25" w:rsidRDefault="00CB2690" w:rsidP="002A69BC">
            <w:pPr>
              <w:rPr>
                <w:rFonts w:cs="Arial"/>
                <w:sz w:val="24"/>
              </w:rPr>
            </w:pPr>
            <w:r>
              <w:rPr>
                <w:rFonts w:cs="Arial"/>
                <w:sz w:val="24"/>
              </w:rPr>
              <w:t>RWE</w:t>
            </w:r>
          </w:p>
        </w:tc>
      </w:tr>
      <w:tr w:rsidR="00CB2690" w:rsidRPr="00194B25" w14:paraId="7E82EE3A" w14:textId="77777777" w:rsidTr="00D6616A">
        <w:tc>
          <w:tcPr>
            <w:tcW w:w="2977" w:type="dxa"/>
          </w:tcPr>
          <w:p w14:paraId="14812692" w14:textId="4AC12918" w:rsidR="00CB2690" w:rsidRPr="00194B25" w:rsidRDefault="00CB2690" w:rsidP="002A69BC">
            <w:pPr>
              <w:rPr>
                <w:rFonts w:cs="Arial"/>
                <w:sz w:val="24"/>
              </w:rPr>
            </w:pPr>
            <w:r w:rsidRPr="00194B25">
              <w:rPr>
                <w:rFonts w:cs="Arial"/>
                <w:sz w:val="24"/>
              </w:rPr>
              <w:lastRenderedPageBreak/>
              <w:t>Workgroup Member</w:t>
            </w:r>
          </w:p>
        </w:tc>
        <w:tc>
          <w:tcPr>
            <w:tcW w:w="3119" w:type="dxa"/>
          </w:tcPr>
          <w:p w14:paraId="39B17745" w14:textId="788D8B25" w:rsidR="00CB2690" w:rsidRDefault="0071003A" w:rsidP="002A69BC">
            <w:pPr>
              <w:rPr>
                <w:rFonts w:cs="Arial"/>
                <w:sz w:val="24"/>
              </w:rPr>
            </w:pPr>
            <w:r>
              <w:rPr>
                <w:rFonts w:cs="Arial"/>
                <w:sz w:val="24"/>
              </w:rPr>
              <w:t>Damian Clough</w:t>
            </w:r>
            <w:r w:rsidR="00263B31">
              <w:rPr>
                <w:rFonts w:cs="Arial"/>
                <w:sz w:val="24"/>
              </w:rPr>
              <w:t>*</w:t>
            </w:r>
          </w:p>
        </w:tc>
        <w:tc>
          <w:tcPr>
            <w:tcW w:w="3118" w:type="dxa"/>
          </w:tcPr>
          <w:p w14:paraId="68396FCD" w14:textId="304633A5" w:rsidR="00CB2690" w:rsidRDefault="00263B31" w:rsidP="002A69BC">
            <w:pPr>
              <w:rPr>
                <w:rFonts w:cs="Arial"/>
                <w:sz w:val="24"/>
              </w:rPr>
            </w:pPr>
            <w:r>
              <w:rPr>
                <w:rFonts w:cs="Arial"/>
                <w:sz w:val="24"/>
              </w:rPr>
              <w:t>SSE Generation</w:t>
            </w:r>
          </w:p>
        </w:tc>
      </w:tr>
      <w:tr w:rsidR="00CB2690" w:rsidRPr="00194B25" w14:paraId="68821BAE" w14:textId="77777777" w:rsidTr="00D6616A">
        <w:tc>
          <w:tcPr>
            <w:tcW w:w="2977" w:type="dxa"/>
          </w:tcPr>
          <w:p w14:paraId="7FFA1057" w14:textId="0BBF1C86" w:rsidR="00CB2690" w:rsidRPr="00194B25" w:rsidRDefault="00CB2690" w:rsidP="002A69BC">
            <w:pPr>
              <w:rPr>
                <w:rFonts w:cs="Arial"/>
                <w:sz w:val="24"/>
              </w:rPr>
            </w:pPr>
            <w:r w:rsidRPr="00194B25">
              <w:rPr>
                <w:rFonts w:cs="Arial"/>
                <w:sz w:val="24"/>
              </w:rPr>
              <w:t>Workgroup Member (Alternate)</w:t>
            </w:r>
          </w:p>
        </w:tc>
        <w:tc>
          <w:tcPr>
            <w:tcW w:w="3119" w:type="dxa"/>
          </w:tcPr>
          <w:p w14:paraId="3751E1C0" w14:textId="5485C53C" w:rsidR="00CB2690" w:rsidRDefault="00263B31" w:rsidP="002A69BC">
            <w:pPr>
              <w:rPr>
                <w:rFonts w:cs="Arial"/>
                <w:sz w:val="24"/>
              </w:rPr>
            </w:pPr>
            <w:r>
              <w:rPr>
                <w:rFonts w:cs="Arial"/>
                <w:sz w:val="24"/>
              </w:rPr>
              <w:t>John Tindal</w:t>
            </w:r>
          </w:p>
        </w:tc>
        <w:tc>
          <w:tcPr>
            <w:tcW w:w="3118" w:type="dxa"/>
          </w:tcPr>
          <w:p w14:paraId="5B4E5E3C" w14:textId="4AF9CCF5" w:rsidR="00CB2690" w:rsidRDefault="00263B31" w:rsidP="002A69BC">
            <w:pPr>
              <w:rPr>
                <w:rFonts w:cs="Arial"/>
                <w:sz w:val="24"/>
              </w:rPr>
            </w:pPr>
            <w:r>
              <w:rPr>
                <w:rFonts w:cs="Arial"/>
                <w:sz w:val="24"/>
              </w:rPr>
              <w:t>SSE Generation</w:t>
            </w:r>
          </w:p>
        </w:tc>
      </w:tr>
      <w:tr w:rsidR="00263B31" w:rsidRPr="00194B25" w14:paraId="41C96875" w14:textId="77777777" w:rsidTr="00D6616A">
        <w:tc>
          <w:tcPr>
            <w:tcW w:w="2977" w:type="dxa"/>
          </w:tcPr>
          <w:p w14:paraId="78903607" w14:textId="35AE3E01" w:rsidR="00263B31" w:rsidRPr="00194B25" w:rsidRDefault="00263B31" w:rsidP="002A69BC">
            <w:pPr>
              <w:rPr>
                <w:rFonts w:cs="Arial"/>
                <w:sz w:val="24"/>
              </w:rPr>
            </w:pPr>
            <w:r w:rsidRPr="00194B25">
              <w:rPr>
                <w:rFonts w:cs="Arial"/>
                <w:sz w:val="24"/>
              </w:rPr>
              <w:t>Workgroup Member</w:t>
            </w:r>
          </w:p>
        </w:tc>
        <w:tc>
          <w:tcPr>
            <w:tcW w:w="3119" w:type="dxa"/>
          </w:tcPr>
          <w:p w14:paraId="4F75A4C0" w14:textId="1395CCA4" w:rsidR="00263B31" w:rsidRDefault="00263B31" w:rsidP="002A69BC">
            <w:pPr>
              <w:rPr>
                <w:rFonts w:cs="Arial"/>
                <w:sz w:val="24"/>
              </w:rPr>
            </w:pPr>
            <w:r>
              <w:rPr>
                <w:rFonts w:cs="Arial"/>
                <w:sz w:val="24"/>
              </w:rPr>
              <w:t>Hooman Andami</w:t>
            </w:r>
            <w:r w:rsidR="00514BE5">
              <w:rPr>
                <w:rFonts w:cs="Arial"/>
                <w:sz w:val="24"/>
              </w:rPr>
              <w:t>*</w:t>
            </w:r>
          </w:p>
        </w:tc>
        <w:tc>
          <w:tcPr>
            <w:tcW w:w="3118" w:type="dxa"/>
          </w:tcPr>
          <w:p w14:paraId="6F3E3D7A" w14:textId="28EA9579" w:rsidR="00263B31" w:rsidRDefault="00514BE5" w:rsidP="002A69BC">
            <w:pPr>
              <w:rPr>
                <w:rFonts w:cs="Arial"/>
                <w:sz w:val="24"/>
              </w:rPr>
            </w:pPr>
            <w:proofErr w:type="spellStart"/>
            <w:r>
              <w:rPr>
                <w:rFonts w:cs="Arial"/>
                <w:sz w:val="24"/>
              </w:rPr>
              <w:t>Elmya</w:t>
            </w:r>
            <w:proofErr w:type="spellEnd"/>
            <w:r>
              <w:rPr>
                <w:rFonts w:cs="Arial"/>
                <w:sz w:val="24"/>
              </w:rPr>
              <w:t xml:space="preserve"> Energy</w:t>
            </w:r>
          </w:p>
        </w:tc>
      </w:tr>
      <w:tr w:rsidR="002508F5" w:rsidRPr="00194B25" w14:paraId="4522DC81" w14:textId="77777777" w:rsidTr="00D6616A">
        <w:tc>
          <w:tcPr>
            <w:tcW w:w="2977" w:type="dxa"/>
          </w:tcPr>
          <w:p w14:paraId="4CC71B50" w14:textId="54702FCD" w:rsidR="002508F5" w:rsidRPr="00194B25" w:rsidRDefault="00ED034D" w:rsidP="002A69BC">
            <w:pPr>
              <w:rPr>
                <w:rFonts w:cs="Arial"/>
                <w:sz w:val="24"/>
              </w:rPr>
            </w:pPr>
            <w:r>
              <w:rPr>
                <w:rFonts w:cs="Arial"/>
                <w:sz w:val="24"/>
              </w:rPr>
              <w:t>Workgroup Member</w:t>
            </w:r>
          </w:p>
        </w:tc>
        <w:tc>
          <w:tcPr>
            <w:tcW w:w="3119" w:type="dxa"/>
          </w:tcPr>
          <w:p w14:paraId="0D6FBA49" w14:textId="30BBF5A6" w:rsidR="002508F5" w:rsidRDefault="00ED034D" w:rsidP="002A69BC">
            <w:pPr>
              <w:rPr>
                <w:rFonts w:cs="Arial"/>
                <w:sz w:val="24"/>
              </w:rPr>
            </w:pPr>
            <w:r w:rsidRPr="00ED034D">
              <w:rPr>
                <w:rFonts w:cs="Arial"/>
                <w:sz w:val="24"/>
              </w:rPr>
              <w:t xml:space="preserve">Loukas </w:t>
            </w:r>
            <w:proofErr w:type="spellStart"/>
            <w:r w:rsidRPr="00ED034D">
              <w:rPr>
                <w:rFonts w:cs="Arial"/>
                <w:sz w:val="24"/>
              </w:rPr>
              <w:t>Papageorgiou</w:t>
            </w:r>
            <w:proofErr w:type="spellEnd"/>
            <w:r>
              <w:rPr>
                <w:rFonts w:cs="Arial"/>
                <w:sz w:val="24"/>
              </w:rPr>
              <w:t>*</w:t>
            </w:r>
          </w:p>
        </w:tc>
        <w:tc>
          <w:tcPr>
            <w:tcW w:w="3118" w:type="dxa"/>
          </w:tcPr>
          <w:p w14:paraId="124A3D6B" w14:textId="5533B9A5" w:rsidR="002508F5" w:rsidRDefault="00976A59" w:rsidP="002A69BC">
            <w:pPr>
              <w:rPr>
                <w:rFonts w:cs="Arial"/>
                <w:sz w:val="24"/>
              </w:rPr>
            </w:pPr>
            <w:r>
              <w:rPr>
                <w:rFonts w:cs="Arial"/>
                <w:sz w:val="24"/>
              </w:rPr>
              <w:t>RWE</w:t>
            </w:r>
          </w:p>
        </w:tc>
      </w:tr>
      <w:tr w:rsidR="00976A59" w:rsidRPr="00194B25" w14:paraId="26BF3E58" w14:textId="77777777" w:rsidTr="00D6616A">
        <w:tc>
          <w:tcPr>
            <w:tcW w:w="2977" w:type="dxa"/>
          </w:tcPr>
          <w:p w14:paraId="63D3C407" w14:textId="77777777" w:rsidR="00976A59" w:rsidRDefault="00976A59" w:rsidP="002A69BC">
            <w:pPr>
              <w:rPr>
                <w:rFonts w:cs="Arial"/>
                <w:sz w:val="24"/>
              </w:rPr>
            </w:pPr>
            <w:r>
              <w:rPr>
                <w:rFonts w:cs="Arial"/>
                <w:sz w:val="24"/>
              </w:rPr>
              <w:t xml:space="preserve">Workgroup Member </w:t>
            </w:r>
          </w:p>
          <w:p w14:paraId="1D244A62" w14:textId="6A758DE0" w:rsidR="00976A59" w:rsidRDefault="00976A59" w:rsidP="002A69BC">
            <w:pPr>
              <w:rPr>
                <w:rFonts w:cs="Arial"/>
                <w:sz w:val="24"/>
              </w:rPr>
            </w:pPr>
            <w:r>
              <w:rPr>
                <w:rFonts w:cs="Arial"/>
                <w:sz w:val="24"/>
              </w:rPr>
              <w:t>(Alternate)</w:t>
            </w:r>
          </w:p>
        </w:tc>
        <w:tc>
          <w:tcPr>
            <w:tcW w:w="3119" w:type="dxa"/>
          </w:tcPr>
          <w:p w14:paraId="14466573" w14:textId="7C3183CA" w:rsidR="00976A59" w:rsidRPr="00ED034D" w:rsidRDefault="00FB24D8" w:rsidP="002A69BC">
            <w:pPr>
              <w:rPr>
                <w:rFonts w:cs="Arial"/>
                <w:sz w:val="24"/>
              </w:rPr>
            </w:pPr>
            <w:r w:rsidRPr="00FB24D8">
              <w:rPr>
                <w:rFonts w:cs="Arial"/>
                <w:sz w:val="24"/>
              </w:rPr>
              <w:t>Iker</w:t>
            </w:r>
            <w:r>
              <w:rPr>
                <w:rFonts w:cs="Arial"/>
                <w:sz w:val="24"/>
              </w:rPr>
              <w:t xml:space="preserve"> </w:t>
            </w:r>
            <w:r w:rsidRPr="00FB24D8">
              <w:rPr>
                <w:rFonts w:cs="Arial"/>
                <w:sz w:val="24"/>
              </w:rPr>
              <w:t>Chocarro</w:t>
            </w:r>
          </w:p>
        </w:tc>
        <w:tc>
          <w:tcPr>
            <w:tcW w:w="3118" w:type="dxa"/>
          </w:tcPr>
          <w:p w14:paraId="6BAEAA11" w14:textId="66B8F615" w:rsidR="00976A59" w:rsidRDefault="00FB24D8" w:rsidP="002A69BC">
            <w:pPr>
              <w:rPr>
                <w:rFonts w:cs="Arial"/>
                <w:sz w:val="24"/>
              </w:rPr>
            </w:pPr>
            <w:r>
              <w:rPr>
                <w:rFonts w:cs="Arial"/>
                <w:sz w:val="24"/>
              </w:rPr>
              <w:t>RWE</w:t>
            </w:r>
          </w:p>
        </w:tc>
      </w:tr>
      <w:tr w:rsidR="00FB24D8" w:rsidRPr="00194B25" w14:paraId="61694240" w14:textId="77777777" w:rsidTr="00D6616A">
        <w:tc>
          <w:tcPr>
            <w:tcW w:w="2977" w:type="dxa"/>
          </w:tcPr>
          <w:p w14:paraId="611ACA30" w14:textId="4CD81043" w:rsidR="00FB24D8" w:rsidRDefault="00857CD1" w:rsidP="002A69BC">
            <w:pPr>
              <w:rPr>
                <w:rFonts w:cs="Arial"/>
                <w:sz w:val="24"/>
              </w:rPr>
            </w:pPr>
            <w:r>
              <w:rPr>
                <w:rFonts w:cs="Arial"/>
                <w:sz w:val="24"/>
              </w:rPr>
              <w:t>Workgroup Member</w:t>
            </w:r>
          </w:p>
        </w:tc>
        <w:tc>
          <w:tcPr>
            <w:tcW w:w="3119" w:type="dxa"/>
          </w:tcPr>
          <w:p w14:paraId="5BCB79DD" w14:textId="3D1CC74F" w:rsidR="00FB24D8" w:rsidRPr="00FB24D8" w:rsidRDefault="00857CD1" w:rsidP="002A69BC">
            <w:pPr>
              <w:rPr>
                <w:rFonts w:cs="Arial"/>
                <w:sz w:val="24"/>
              </w:rPr>
            </w:pPr>
            <w:r>
              <w:rPr>
                <w:rFonts w:cs="Arial"/>
                <w:sz w:val="24"/>
              </w:rPr>
              <w:t>Paul Jones*</w:t>
            </w:r>
          </w:p>
        </w:tc>
        <w:tc>
          <w:tcPr>
            <w:tcW w:w="3118" w:type="dxa"/>
          </w:tcPr>
          <w:p w14:paraId="280EF8BD" w14:textId="1AB771F2" w:rsidR="00FB24D8" w:rsidRDefault="00857CD1" w:rsidP="002A69BC">
            <w:pPr>
              <w:rPr>
                <w:rFonts w:cs="Arial"/>
                <w:sz w:val="24"/>
              </w:rPr>
            </w:pPr>
            <w:proofErr w:type="spellStart"/>
            <w:r>
              <w:rPr>
                <w:rFonts w:cs="Arial"/>
                <w:sz w:val="24"/>
              </w:rPr>
              <w:t>Uniper</w:t>
            </w:r>
            <w:proofErr w:type="spellEnd"/>
          </w:p>
        </w:tc>
      </w:tr>
      <w:tr w:rsidR="00FB24D8" w:rsidRPr="00194B25" w14:paraId="47E0084A" w14:textId="77777777" w:rsidTr="00D6616A">
        <w:tc>
          <w:tcPr>
            <w:tcW w:w="2977" w:type="dxa"/>
          </w:tcPr>
          <w:p w14:paraId="50C5289D" w14:textId="77777777" w:rsidR="00FB24D8" w:rsidRDefault="0004310E" w:rsidP="002A69BC">
            <w:pPr>
              <w:rPr>
                <w:rFonts w:cs="Arial"/>
                <w:sz w:val="24"/>
              </w:rPr>
            </w:pPr>
            <w:r>
              <w:rPr>
                <w:rFonts w:cs="Arial"/>
                <w:sz w:val="24"/>
              </w:rPr>
              <w:t>Workgroup Member</w:t>
            </w:r>
          </w:p>
          <w:p w14:paraId="0AFB7E22" w14:textId="1C99814E" w:rsidR="0004310E" w:rsidRDefault="0004310E" w:rsidP="002A69BC">
            <w:pPr>
              <w:rPr>
                <w:rFonts w:cs="Arial"/>
                <w:sz w:val="24"/>
              </w:rPr>
            </w:pPr>
            <w:r>
              <w:rPr>
                <w:rFonts w:cs="Arial"/>
                <w:sz w:val="24"/>
              </w:rPr>
              <w:t>(Alternate)</w:t>
            </w:r>
          </w:p>
        </w:tc>
        <w:tc>
          <w:tcPr>
            <w:tcW w:w="3119" w:type="dxa"/>
          </w:tcPr>
          <w:p w14:paraId="6D22884F" w14:textId="38A19269" w:rsidR="00FB24D8" w:rsidRPr="00FB24D8" w:rsidRDefault="0004310E" w:rsidP="002A69BC">
            <w:pPr>
              <w:rPr>
                <w:rFonts w:cs="Arial"/>
                <w:sz w:val="24"/>
              </w:rPr>
            </w:pPr>
            <w:r>
              <w:rPr>
                <w:rFonts w:cs="Arial"/>
                <w:sz w:val="24"/>
              </w:rPr>
              <w:t xml:space="preserve">Sean </w:t>
            </w:r>
            <w:proofErr w:type="spellStart"/>
            <w:r>
              <w:rPr>
                <w:rFonts w:cs="Arial"/>
                <w:sz w:val="24"/>
              </w:rPr>
              <w:t>Gauton</w:t>
            </w:r>
            <w:proofErr w:type="spellEnd"/>
            <w:r>
              <w:rPr>
                <w:rFonts w:cs="Arial"/>
                <w:sz w:val="24"/>
              </w:rPr>
              <w:t xml:space="preserve"> </w:t>
            </w:r>
          </w:p>
        </w:tc>
        <w:tc>
          <w:tcPr>
            <w:tcW w:w="3118" w:type="dxa"/>
          </w:tcPr>
          <w:p w14:paraId="60D4341C" w14:textId="0E3A09B9" w:rsidR="00FB24D8" w:rsidRDefault="0004310E" w:rsidP="002A69BC">
            <w:pPr>
              <w:rPr>
                <w:rFonts w:cs="Arial"/>
                <w:sz w:val="24"/>
              </w:rPr>
            </w:pPr>
            <w:proofErr w:type="spellStart"/>
            <w:r>
              <w:rPr>
                <w:rFonts w:cs="Arial"/>
                <w:sz w:val="24"/>
              </w:rPr>
              <w:t>Uniper</w:t>
            </w:r>
            <w:proofErr w:type="spellEnd"/>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69AEC212" w:rsidR="00340100" w:rsidRPr="00194B25" w:rsidRDefault="00514BE5" w:rsidP="002A69BC">
            <w:pPr>
              <w:rPr>
                <w:rFonts w:cs="Arial"/>
                <w:sz w:val="24"/>
              </w:rPr>
            </w:pPr>
            <w:r>
              <w:rPr>
                <w:rFonts w:cs="Arial"/>
                <w:sz w:val="24"/>
              </w:rPr>
              <w:t>David Jones</w:t>
            </w:r>
          </w:p>
        </w:tc>
        <w:tc>
          <w:tcPr>
            <w:tcW w:w="3118" w:type="dxa"/>
          </w:tcPr>
          <w:p w14:paraId="79C1F988" w14:textId="5A6FF1A2" w:rsidR="00340100" w:rsidRPr="00194B25" w:rsidRDefault="00514BE5" w:rsidP="002A69BC">
            <w:pPr>
              <w:rPr>
                <w:rFonts w:cs="Arial"/>
                <w:sz w:val="24"/>
              </w:rPr>
            </w:pPr>
            <w:r>
              <w:rPr>
                <w:rFonts w:cs="Arial"/>
                <w:sz w:val="24"/>
              </w:rPr>
              <w:t>Ofgem</w:t>
            </w: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C7A69F" w:rsidR="00C72699" w:rsidRPr="00C72699" w:rsidRDefault="00C72699" w:rsidP="00C72699">
      <w:pPr>
        <w:pStyle w:val="ListParagraph"/>
        <w:numPr>
          <w:ilvl w:val="0"/>
          <w:numId w:val="15"/>
        </w:numPr>
        <w:jc w:val="both"/>
        <w:rPr>
          <w:sz w:val="24"/>
        </w:rPr>
      </w:pPr>
      <w:r w:rsidRPr="00C72699">
        <w:rPr>
          <w:sz w:val="24"/>
        </w:rPr>
        <w:t xml:space="preserve">The </w:t>
      </w:r>
      <w:r w:rsidR="000E147B">
        <w:rPr>
          <w:sz w:val="24"/>
        </w:rPr>
        <w:t>C</w:t>
      </w:r>
      <w:r w:rsidRPr="00C72699">
        <w:rPr>
          <w:sz w:val="24"/>
        </w:rPr>
        <w:t>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 xml:space="preserve">It is expected that Workgroup members would only abstain from voting under limited circumstances, for example where a member feels that a proposal has been </w:t>
      </w:r>
      <w:r w:rsidRPr="00C72699">
        <w:rPr>
          <w:sz w:val="24"/>
        </w:rPr>
        <w:lastRenderedPageBreak/>
        <w:t>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2D83BA86" w14:textId="77777777" w:rsidR="007918C2" w:rsidRPr="00D45B26" w:rsidRDefault="007918C2" w:rsidP="007918C2">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7918C2" w:rsidRPr="00826BB5" w14:paraId="3D30CD01" w14:textId="77777777" w:rsidTr="001538FF">
        <w:trPr>
          <w:trHeight w:val="345"/>
          <w:jc w:val="center"/>
        </w:trPr>
        <w:tc>
          <w:tcPr>
            <w:tcW w:w="846" w:type="dxa"/>
            <w:vAlign w:val="center"/>
          </w:tcPr>
          <w:p w14:paraId="31976339" w14:textId="77777777" w:rsidR="007918C2" w:rsidRPr="005C1BCC" w:rsidRDefault="007918C2" w:rsidP="001538FF">
            <w:pPr>
              <w:spacing w:after="0" w:line="240" w:lineRule="auto"/>
              <w:jc w:val="center"/>
              <w:rPr>
                <w:b/>
                <w:szCs w:val="20"/>
              </w:rPr>
            </w:pPr>
            <w:r>
              <w:rPr>
                <w:b/>
                <w:szCs w:val="20"/>
              </w:rPr>
              <w:t>Issue</w:t>
            </w:r>
          </w:p>
        </w:tc>
        <w:tc>
          <w:tcPr>
            <w:tcW w:w="1276" w:type="dxa"/>
            <w:vAlign w:val="center"/>
          </w:tcPr>
          <w:p w14:paraId="17C6528F" w14:textId="77777777" w:rsidR="007918C2" w:rsidRPr="005C1BCC" w:rsidRDefault="007918C2" w:rsidP="001538FF">
            <w:pPr>
              <w:spacing w:after="0" w:line="240" w:lineRule="auto"/>
              <w:jc w:val="center"/>
              <w:rPr>
                <w:b/>
                <w:szCs w:val="20"/>
              </w:rPr>
            </w:pPr>
            <w:r w:rsidRPr="005C1BCC">
              <w:rPr>
                <w:b/>
                <w:szCs w:val="20"/>
              </w:rPr>
              <w:t>Date</w:t>
            </w:r>
          </w:p>
        </w:tc>
        <w:tc>
          <w:tcPr>
            <w:tcW w:w="4233" w:type="dxa"/>
            <w:vAlign w:val="center"/>
          </w:tcPr>
          <w:p w14:paraId="2E59EB0D" w14:textId="77777777" w:rsidR="007918C2" w:rsidRPr="005C1BCC" w:rsidRDefault="007918C2" w:rsidP="001538FF">
            <w:pPr>
              <w:spacing w:after="0" w:line="240" w:lineRule="auto"/>
              <w:jc w:val="center"/>
              <w:rPr>
                <w:b/>
                <w:szCs w:val="20"/>
              </w:rPr>
            </w:pPr>
            <w:r w:rsidRPr="005C1BCC">
              <w:rPr>
                <w:b/>
                <w:szCs w:val="20"/>
              </w:rPr>
              <w:t>Summary of Changes / Reasons</w:t>
            </w:r>
          </w:p>
        </w:tc>
        <w:tc>
          <w:tcPr>
            <w:tcW w:w="2666" w:type="dxa"/>
            <w:vAlign w:val="center"/>
          </w:tcPr>
          <w:p w14:paraId="4A9B26EA" w14:textId="77777777" w:rsidR="007918C2" w:rsidRPr="005C1BCC" w:rsidRDefault="007918C2"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18C2" w:rsidRPr="00826BB5" w14:paraId="1B28BFBC" w14:textId="77777777" w:rsidTr="001538FF">
        <w:trPr>
          <w:jc w:val="center"/>
        </w:trPr>
        <w:tc>
          <w:tcPr>
            <w:tcW w:w="846" w:type="dxa"/>
            <w:vAlign w:val="center"/>
          </w:tcPr>
          <w:p w14:paraId="14356BB8" w14:textId="77777777" w:rsidR="007918C2" w:rsidRPr="00504303" w:rsidRDefault="007918C2" w:rsidP="001538FF">
            <w:pPr>
              <w:spacing w:after="0" w:line="240" w:lineRule="auto"/>
              <w:jc w:val="center"/>
              <w:rPr>
                <w:sz w:val="16"/>
                <w:szCs w:val="20"/>
              </w:rPr>
            </w:pPr>
            <w:r w:rsidRPr="00504303">
              <w:rPr>
                <w:sz w:val="16"/>
                <w:szCs w:val="20"/>
              </w:rPr>
              <w:t>1</w:t>
            </w:r>
          </w:p>
        </w:tc>
        <w:tc>
          <w:tcPr>
            <w:tcW w:w="1276" w:type="dxa"/>
            <w:vAlign w:val="center"/>
          </w:tcPr>
          <w:p w14:paraId="607228D7" w14:textId="4D503634" w:rsidR="007918C2" w:rsidRPr="00504303" w:rsidRDefault="00504303" w:rsidP="001538FF">
            <w:pPr>
              <w:spacing w:after="0" w:line="240" w:lineRule="auto"/>
              <w:jc w:val="center"/>
              <w:rPr>
                <w:sz w:val="16"/>
                <w:szCs w:val="20"/>
              </w:rPr>
            </w:pPr>
            <w:r w:rsidRPr="00504303">
              <w:rPr>
                <w:sz w:val="16"/>
                <w:szCs w:val="20"/>
              </w:rPr>
              <w:t>14/12</w:t>
            </w:r>
            <w:r w:rsidR="007918C2" w:rsidRPr="00504303">
              <w:rPr>
                <w:sz w:val="16"/>
                <w:szCs w:val="20"/>
              </w:rPr>
              <w:t>/20</w:t>
            </w:r>
            <w:r w:rsidRPr="00504303">
              <w:rPr>
                <w:sz w:val="16"/>
                <w:szCs w:val="20"/>
              </w:rPr>
              <w:t>23</w:t>
            </w:r>
          </w:p>
        </w:tc>
        <w:tc>
          <w:tcPr>
            <w:tcW w:w="4233" w:type="dxa"/>
            <w:vAlign w:val="center"/>
          </w:tcPr>
          <w:p w14:paraId="1695A663" w14:textId="6BF0813D" w:rsidR="007918C2" w:rsidRPr="00504303" w:rsidRDefault="007918C2" w:rsidP="001538FF">
            <w:pPr>
              <w:spacing w:after="0" w:line="240" w:lineRule="auto"/>
              <w:jc w:val="center"/>
              <w:rPr>
                <w:sz w:val="16"/>
                <w:szCs w:val="20"/>
              </w:rPr>
            </w:pPr>
            <w:r w:rsidRPr="00504303">
              <w:rPr>
                <w:sz w:val="16"/>
                <w:szCs w:val="20"/>
              </w:rPr>
              <w:t>Panel approved Terms of Reference ahead of nominations</w:t>
            </w:r>
          </w:p>
        </w:tc>
        <w:tc>
          <w:tcPr>
            <w:tcW w:w="2666" w:type="dxa"/>
            <w:vAlign w:val="center"/>
          </w:tcPr>
          <w:p w14:paraId="061CD51F" w14:textId="12AF03AE" w:rsidR="007918C2" w:rsidRPr="00504303" w:rsidRDefault="00504303" w:rsidP="001538FF">
            <w:pPr>
              <w:spacing w:after="0" w:line="240" w:lineRule="auto"/>
              <w:jc w:val="center"/>
              <w:rPr>
                <w:sz w:val="16"/>
                <w:szCs w:val="20"/>
              </w:rPr>
            </w:pPr>
            <w:r w:rsidRPr="00504303">
              <w:rPr>
                <w:sz w:val="16"/>
                <w:szCs w:val="20"/>
              </w:rPr>
              <w:t>15</w:t>
            </w:r>
            <w:r w:rsidR="0011038A" w:rsidRPr="00504303">
              <w:rPr>
                <w:sz w:val="16"/>
                <w:szCs w:val="20"/>
              </w:rPr>
              <w:t>/</w:t>
            </w:r>
            <w:r w:rsidRPr="00504303">
              <w:rPr>
                <w:sz w:val="16"/>
                <w:szCs w:val="20"/>
              </w:rPr>
              <w:t>12</w:t>
            </w:r>
            <w:r w:rsidR="0011038A" w:rsidRPr="00504303">
              <w:rPr>
                <w:sz w:val="16"/>
                <w:szCs w:val="20"/>
              </w:rPr>
              <w:t>/20</w:t>
            </w:r>
            <w:r w:rsidRPr="00504303">
              <w:rPr>
                <w:sz w:val="16"/>
                <w:szCs w:val="20"/>
              </w:rPr>
              <w:t>23</w:t>
            </w:r>
          </w:p>
        </w:tc>
      </w:tr>
      <w:tr w:rsidR="00A3611D" w:rsidRPr="00826BB5" w14:paraId="272F345F" w14:textId="77777777" w:rsidTr="001538FF">
        <w:trPr>
          <w:jc w:val="center"/>
          <w:ins w:id="8" w:author="Claire Goult (ESO)" w:date="2024-02-11T16:06:00Z"/>
        </w:trPr>
        <w:tc>
          <w:tcPr>
            <w:tcW w:w="846" w:type="dxa"/>
            <w:vAlign w:val="center"/>
          </w:tcPr>
          <w:p w14:paraId="46C4FDD4" w14:textId="33A2E6BD" w:rsidR="00A3611D" w:rsidRPr="00504303" w:rsidRDefault="00A3611D" w:rsidP="001538FF">
            <w:pPr>
              <w:spacing w:after="0" w:line="240" w:lineRule="auto"/>
              <w:jc w:val="center"/>
              <w:rPr>
                <w:ins w:id="9" w:author="Claire Goult (ESO)" w:date="2024-02-11T16:06:00Z"/>
                <w:sz w:val="16"/>
                <w:szCs w:val="20"/>
              </w:rPr>
            </w:pPr>
            <w:ins w:id="10" w:author="Claire Goult (ESO)" w:date="2024-02-11T16:06:00Z">
              <w:r>
                <w:rPr>
                  <w:sz w:val="16"/>
                  <w:szCs w:val="20"/>
                </w:rPr>
                <w:t>2</w:t>
              </w:r>
            </w:ins>
          </w:p>
        </w:tc>
        <w:tc>
          <w:tcPr>
            <w:tcW w:w="1276" w:type="dxa"/>
            <w:vAlign w:val="center"/>
          </w:tcPr>
          <w:p w14:paraId="0E4A7F8A" w14:textId="65541894" w:rsidR="00A3611D" w:rsidRPr="00504303" w:rsidRDefault="00A3611D" w:rsidP="001538FF">
            <w:pPr>
              <w:spacing w:after="0" w:line="240" w:lineRule="auto"/>
              <w:jc w:val="center"/>
              <w:rPr>
                <w:ins w:id="11" w:author="Claire Goult (ESO)" w:date="2024-02-11T16:06:00Z"/>
                <w:sz w:val="16"/>
                <w:szCs w:val="20"/>
              </w:rPr>
            </w:pPr>
            <w:ins w:id="12" w:author="Claire Goult (ESO)" w:date="2024-02-11T16:06:00Z">
              <w:r>
                <w:rPr>
                  <w:sz w:val="16"/>
                  <w:szCs w:val="20"/>
                </w:rPr>
                <w:t>23/02</w:t>
              </w:r>
            </w:ins>
            <w:ins w:id="13" w:author="Claire Goult (ESO)" w:date="2024-02-11T16:07:00Z">
              <w:r>
                <w:rPr>
                  <w:sz w:val="16"/>
                  <w:szCs w:val="20"/>
                </w:rPr>
                <w:t>/24</w:t>
              </w:r>
            </w:ins>
          </w:p>
        </w:tc>
        <w:tc>
          <w:tcPr>
            <w:tcW w:w="4233" w:type="dxa"/>
            <w:vAlign w:val="center"/>
          </w:tcPr>
          <w:p w14:paraId="5B0B9C96" w14:textId="68AFFC70" w:rsidR="00A3611D" w:rsidRPr="00504303" w:rsidRDefault="00A3611D" w:rsidP="001538FF">
            <w:pPr>
              <w:spacing w:after="0" w:line="240" w:lineRule="auto"/>
              <w:jc w:val="center"/>
              <w:rPr>
                <w:ins w:id="14" w:author="Claire Goult (ESO)" w:date="2024-02-11T16:06:00Z"/>
                <w:sz w:val="16"/>
                <w:szCs w:val="20"/>
              </w:rPr>
            </w:pPr>
            <w:ins w:id="15" w:author="Claire Goult (ESO)" w:date="2024-02-11T16:07:00Z">
              <w:r>
                <w:rPr>
                  <w:sz w:val="16"/>
                  <w:szCs w:val="20"/>
                </w:rPr>
                <w:t xml:space="preserve">Request for Panel to approve </w:t>
              </w:r>
              <w:proofErr w:type="spellStart"/>
              <w:r>
                <w:rPr>
                  <w:sz w:val="16"/>
                  <w:szCs w:val="20"/>
                </w:rPr>
                <w:t>ToR</w:t>
              </w:r>
              <w:proofErr w:type="spellEnd"/>
              <w:r>
                <w:rPr>
                  <w:sz w:val="16"/>
                  <w:szCs w:val="20"/>
                </w:rPr>
                <w:t xml:space="preserve"> amendments</w:t>
              </w:r>
            </w:ins>
          </w:p>
        </w:tc>
        <w:tc>
          <w:tcPr>
            <w:tcW w:w="2666" w:type="dxa"/>
            <w:vAlign w:val="center"/>
          </w:tcPr>
          <w:p w14:paraId="6782FCF5" w14:textId="141D8211" w:rsidR="00A3611D" w:rsidRPr="00504303" w:rsidRDefault="00A3611D" w:rsidP="001538FF">
            <w:pPr>
              <w:spacing w:after="0" w:line="240" w:lineRule="auto"/>
              <w:jc w:val="center"/>
              <w:rPr>
                <w:ins w:id="16" w:author="Claire Goult (ESO)" w:date="2024-02-11T16:06:00Z"/>
                <w:sz w:val="16"/>
                <w:szCs w:val="20"/>
              </w:rPr>
            </w:pPr>
            <w:ins w:id="17" w:author="Claire Goult (ESO)" w:date="2024-02-11T16:07:00Z">
              <w:r>
                <w:rPr>
                  <w:sz w:val="16"/>
                  <w:szCs w:val="20"/>
                </w:rPr>
                <w:t>TBC</w:t>
              </w:r>
            </w:ins>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A8CDE" w14:textId="77777777" w:rsidR="00D351D1" w:rsidRDefault="00D351D1" w:rsidP="00D06DC4">
      <w:pPr>
        <w:spacing w:before="0" w:after="0" w:line="240" w:lineRule="auto"/>
      </w:pPr>
      <w:r>
        <w:separator/>
      </w:r>
    </w:p>
  </w:endnote>
  <w:endnote w:type="continuationSeparator" w:id="0">
    <w:p w14:paraId="22CAE816" w14:textId="77777777" w:rsidR="00D351D1" w:rsidRDefault="00D351D1" w:rsidP="00D06DC4">
      <w:pPr>
        <w:spacing w:before="0" w:after="0" w:line="240" w:lineRule="auto"/>
      </w:pPr>
      <w:r>
        <w:continuationSeparator/>
      </w:r>
    </w:p>
  </w:endnote>
  <w:endnote w:type="continuationNotice" w:id="1">
    <w:p w14:paraId="0715B01F" w14:textId="77777777" w:rsidR="00D351D1" w:rsidRDefault="00D351D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B49E8" w14:textId="77777777" w:rsidR="00D351D1" w:rsidRDefault="00D351D1" w:rsidP="00D06DC4">
      <w:pPr>
        <w:spacing w:before="0" w:after="0" w:line="240" w:lineRule="auto"/>
      </w:pPr>
      <w:r>
        <w:separator/>
      </w:r>
    </w:p>
  </w:footnote>
  <w:footnote w:type="continuationSeparator" w:id="0">
    <w:p w14:paraId="2816DCF4" w14:textId="77777777" w:rsidR="00D351D1" w:rsidRDefault="00D351D1" w:rsidP="00D06DC4">
      <w:pPr>
        <w:spacing w:before="0" w:after="0" w:line="240" w:lineRule="auto"/>
      </w:pPr>
      <w:r>
        <w:continuationSeparator/>
      </w:r>
    </w:p>
  </w:footnote>
  <w:footnote w:type="continuationNotice" w:id="1">
    <w:p w14:paraId="4E02B751" w14:textId="77777777" w:rsidR="00D351D1" w:rsidRDefault="00D351D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00E03537" w:rsidR="00B8588F" w:rsidRDefault="00DB7D81" w:rsidP="000C711B">
    <w:pPr>
      <w:pStyle w:val="Header"/>
      <w:ind w:left="720" w:firstLine="720"/>
      <w:jc w:val="right"/>
    </w:pPr>
    <w:bookmarkStart w:id="18" w:name="_Hlk31876634"/>
    <w:bookmarkStart w:id="19" w:name="_Hlk31876635"/>
    <w:r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bookmarkEnd w:id="18"/>
    <w:bookmarkEnd w:id="19"/>
    <w:r w:rsidR="00504303">
      <w:t>426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B35EB9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4554B"/>
    <w:multiLevelType w:val="hybridMultilevel"/>
    <w:tmpl w:val="CF44EC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6"/>
  </w:num>
  <w:num w:numId="2" w16cid:durableId="2083675879">
    <w:abstractNumId w:val="8"/>
  </w:num>
  <w:num w:numId="3" w16cid:durableId="1127358968">
    <w:abstractNumId w:val="6"/>
  </w:num>
  <w:num w:numId="4" w16cid:durableId="1866137757">
    <w:abstractNumId w:val="1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8"/>
  </w:num>
  <w:num w:numId="6" w16cid:durableId="741491041">
    <w:abstractNumId w:val="6"/>
  </w:num>
  <w:num w:numId="7" w16cid:durableId="44986282">
    <w:abstractNumId w:val="14"/>
  </w:num>
  <w:num w:numId="8" w16cid:durableId="521820874">
    <w:abstractNumId w:val="0"/>
  </w:num>
  <w:num w:numId="9" w16cid:durableId="1061558791">
    <w:abstractNumId w:val="15"/>
  </w:num>
  <w:num w:numId="10" w16cid:durableId="290328685">
    <w:abstractNumId w:val="10"/>
  </w:num>
  <w:num w:numId="11" w16cid:durableId="1368917680">
    <w:abstractNumId w:val="4"/>
  </w:num>
  <w:num w:numId="12" w16cid:durableId="2054041007">
    <w:abstractNumId w:val="13"/>
  </w:num>
  <w:num w:numId="13" w16cid:durableId="405880387">
    <w:abstractNumId w:val="7"/>
  </w:num>
  <w:num w:numId="14" w16cid:durableId="106435952">
    <w:abstractNumId w:val="1"/>
  </w:num>
  <w:num w:numId="15" w16cid:durableId="972322984">
    <w:abstractNumId w:val="9"/>
  </w:num>
  <w:num w:numId="16" w16cid:durableId="2066562529">
    <w:abstractNumId w:val="8"/>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2"/>
  </w:num>
  <w:num w:numId="18" w16cid:durableId="1671327448">
    <w:abstractNumId w:val="2"/>
  </w:num>
  <w:num w:numId="19" w16cid:durableId="525212309">
    <w:abstractNumId w:val="3"/>
  </w:num>
  <w:num w:numId="20" w16cid:durableId="12155036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7656076">
    <w:abstractNumId w:val="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ire Goult (ESO)">
    <w15:presenceInfo w15:providerId="AD" w15:userId="S::Claire.Goult@uk.nationalgrid.com::16614453-ffb8-4a9f-ae14-f8ddad472e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10E"/>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147B"/>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038A"/>
    <w:rsid w:val="00111784"/>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078F"/>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A177C"/>
    <w:rsid w:val="001A21EE"/>
    <w:rsid w:val="001A3BE8"/>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2E0"/>
    <w:rsid w:val="001E53E8"/>
    <w:rsid w:val="001E5706"/>
    <w:rsid w:val="001F10F4"/>
    <w:rsid w:val="001F33F0"/>
    <w:rsid w:val="001F51F0"/>
    <w:rsid w:val="001F52F9"/>
    <w:rsid w:val="001F62CE"/>
    <w:rsid w:val="00204E96"/>
    <w:rsid w:val="00207706"/>
    <w:rsid w:val="00211A9A"/>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8F5"/>
    <w:rsid w:val="00250A22"/>
    <w:rsid w:val="00254599"/>
    <w:rsid w:val="00254CB4"/>
    <w:rsid w:val="002569A0"/>
    <w:rsid w:val="002571BD"/>
    <w:rsid w:val="0025735E"/>
    <w:rsid w:val="00262EA3"/>
    <w:rsid w:val="0026367B"/>
    <w:rsid w:val="00263B31"/>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154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1978"/>
    <w:rsid w:val="003559D2"/>
    <w:rsid w:val="0035711D"/>
    <w:rsid w:val="00360977"/>
    <w:rsid w:val="00361565"/>
    <w:rsid w:val="00361694"/>
    <w:rsid w:val="00363979"/>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1464"/>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4303"/>
    <w:rsid w:val="00505637"/>
    <w:rsid w:val="005072CD"/>
    <w:rsid w:val="005077FD"/>
    <w:rsid w:val="00510815"/>
    <w:rsid w:val="005134C4"/>
    <w:rsid w:val="00514BE5"/>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0CB5"/>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51DA"/>
    <w:rsid w:val="0063660B"/>
    <w:rsid w:val="00636EB6"/>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29D3"/>
    <w:rsid w:val="006D7A67"/>
    <w:rsid w:val="006E0DC0"/>
    <w:rsid w:val="006E11DD"/>
    <w:rsid w:val="006E1C12"/>
    <w:rsid w:val="006E2018"/>
    <w:rsid w:val="006E27B8"/>
    <w:rsid w:val="006E5C07"/>
    <w:rsid w:val="006E67E4"/>
    <w:rsid w:val="006F04A0"/>
    <w:rsid w:val="006F1DF3"/>
    <w:rsid w:val="00700043"/>
    <w:rsid w:val="00701EB8"/>
    <w:rsid w:val="0071003A"/>
    <w:rsid w:val="00710C46"/>
    <w:rsid w:val="00712172"/>
    <w:rsid w:val="007138BA"/>
    <w:rsid w:val="00713918"/>
    <w:rsid w:val="00713B5F"/>
    <w:rsid w:val="00713F16"/>
    <w:rsid w:val="00715074"/>
    <w:rsid w:val="00715FEA"/>
    <w:rsid w:val="00720A4F"/>
    <w:rsid w:val="007239D2"/>
    <w:rsid w:val="0072535F"/>
    <w:rsid w:val="00726C06"/>
    <w:rsid w:val="00727453"/>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918C2"/>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57CD1"/>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61E"/>
    <w:rsid w:val="00976A59"/>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3611D"/>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6F7C"/>
    <w:rsid w:val="00B577E3"/>
    <w:rsid w:val="00B608AE"/>
    <w:rsid w:val="00B61EB0"/>
    <w:rsid w:val="00B713F8"/>
    <w:rsid w:val="00B72194"/>
    <w:rsid w:val="00B74654"/>
    <w:rsid w:val="00B74999"/>
    <w:rsid w:val="00B80575"/>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0B2F"/>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85177"/>
    <w:rsid w:val="00C92950"/>
    <w:rsid w:val="00CA4BBD"/>
    <w:rsid w:val="00CA77DA"/>
    <w:rsid w:val="00CB2690"/>
    <w:rsid w:val="00CB355F"/>
    <w:rsid w:val="00CB35C5"/>
    <w:rsid w:val="00CB3A02"/>
    <w:rsid w:val="00CC177A"/>
    <w:rsid w:val="00CC1A0B"/>
    <w:rsid w:val="00CC23AB"/>
    <w:rsid w:val="00CC5737"/>
    <w:rsid w:val="00CC5BF4"/>
    <w:rsid w:val="00CC6B32"/>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51D1"/>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B7D81"/>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4D"/>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1D6D"/>
    <w:rsid w:val="00F92DA9"/>
    <w:rsid w:val="00F93C54"/>
    <w:rsid w:val="00F951A0"/>
    <w:rsid w:val="00FB0E51"/>
    <w:rsid w:val="00FB22E3"/>
    <w:rsid w:val="00FB24D8"/>
    <w:rsid w:val="00FB2E05"/>
    <w:rsid w:val="00FB5C71"/>
    <w:rsid w:val="00FB6F98"/>
    <w:rsid w:val="00FB7DDD"/>
    <w:rsid w:val="00FC0ADE"/>
    <w:rsid w:val="00FC56D3"/>
    <w:rsid w:val="00FD0516"/>
    <w:rsid w:val="00FD1271"/>
    <w:rsid w:val="00FD2295"/>
    <w:rsid w:val="00FD238D"/>
    <w:rsid w:val="00FD4641"/>
    <w:rsid w:val="00FD606B"/>
    <w:rsid w:val="00FD7C3C"/>
    <w:rsid w:val="00FD7DA1"/>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591673-A091-4980-9FF4-1E1BBF0D4B09}"/>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Template>
  <TotalTime>2</TotalTime>
  <Pages>5</Pages>
  <Words>1398</Words>
  <Characters>7974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Claire Goult (ESO)</cp:lastModifiedBy>
  <cp:revision>4</cp:revision>
  <cp:lastPrinted>2024-01-16T13:39:00Z</cp:lastPrinted>
  <dcterms:created xsi:type="dcterms:W3CDTF">2024-02-11T16:05:00Z</dcterms:created>
  <dcterms:modified xsi:type="dcterms:W3CDTF">2024-02-11T16:07:00Z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10" name="MediaServiceImageTags">
    <vt:lpwstr/>
  </property>
</Properties>
</file>